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4CE" w:rsidRPr="007004CE" w:rsidRDefault="007004CE" w:rsidP="00654883">
      <w:pPr>
        <w:pStyle w:val="Titolo1"/>
        <w:jc w:val="center"/>
        <w:rPr>
          <w:color w:val="0079C2"/>
          <w:sz w:val="36"/>
          <w:szCs w:val="36"/>
          <w:lang w:val="it-IT"/>
        </w:rPr>
      </w:pPr>
      <w:bookmarkStart w:id="0" w:name="_GoBack"/>
      <w:bookmarkEnd w:id="0"/>
      <w:r w:rsidRPr="007004CE">
        <w:rPr>
          <w:color w:val="0079C2"/>
          <w:sz w:val="36"/>
          <w:szCs w:val="36"/>
          <w:lang w:val="it-IT"/>
        </w:rPr>
        <w:t xml:space="preserve">Topcon </w:t>
      </w:r>
      <w:r w:rsidR="00DF1BA1">
        <w:rPr>
          <w:color w:val="0079C2"/>
          <w:sz w:val="36"/>
          <w:szCs w:val="36"/>
          <w:lang w:val="it-IT"/>
        </w:rPr>
        <w:t>annuncia un</w:t>
      </w:r>
      <w:r w:rsidR="00654883">
        <w:rPr>
          <w:color w:val="0079C2"/>
          <w:sz w:val="36"/>
          <w:szCs w:val="36"/>
          <w:lang w:val="it-IT"/>
        </w:rPr>
        <w:t>a nuova soluzione di scansione per cambiare il processo del rifacimento stradale</w:t>
      </w:r>
    </w:p>
    <w:p w:rsidR="007004CE" w:rsidRDefault="007004CE" w:rsidP="0079310B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654883" w:rsidRPr="00654883" w:rsidRDefault="00654883" w:rsidP="00F167A4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 xml:space="preserve">LIVERMORE, </w:t>
      </w:r>
      <w:proofErr w:type="spellStart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Calif</w:t>
      </w:r>
      <w:proofErr w:type="spellEnd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., USA / CAPELLE A/D IJSSEL, Paesi Bassi, 11 aprile 2016 – Topcon Positioning Group annuncia una nuova soluzione per il rifacimento stradale installabile su veicoli</w:t>
      </w:r>
      <w:r w:rsidR="00F167A4">
        <w:rPr>
          <w:rFonts w:ascii="Arial" w:hAnsi="Arial"/>
          <w:iCs/>
          <w:color w:val="000000"/>
          <w:sz w:val="20"/>
          <w:szCs w:val="20"/>
          <w:lang w:val="it-IT"/>
        </w:rPr>
        <w:t>,</w:t>
      </w:r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 xml:space="preserve"> per progetti di fresatura e pavimentazione del manto stradale</w:t>
      </w:r>
      <w:r w:rsidR="00F167A4">
        <w:rPr>
          <w:rFonts w:ascii="Arial" w:hAnsi="Arial"/>
          <w:iCs/>
          <w:color w:val="000000"/>
          <w:sz w:val="20"/>
          <w:szCs w:val="20"/>
          <w:lang w:val="it-IT"/>
        </w:rPr>
        <w:t xml:space="preserve">: </w:t>
      </w:r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 xml:space="preserve">il sistema </w:t>
      </w:r>
      <w:proofErr w:type="spellStart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SmoothRide</w:t>
      </w:r>
      <w:proofErr w:type="spellEnd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. Utilizza una combinazione di tecnologie</w:t>
      </w:r>
      <w:r w:rsidR="00F167A4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Topcon ideate per offrire una superficie il più possibile liscia, gestendo efficientemente la quantità di materiale necessaria per ciascun progetto.</w:t>
      </w:r>
    </w:p>
    <w:p w:rsidR="00654883" w:rsidRPr="00654883" w:rsidRDefault="00654883" w:rsidP="00654883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654883" w:rsidRPr="00654883" w:rsidRDefault="00654883" w:rsidP="00F167A4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 xml:space="preserve">“Nella maggior parte delle situazioni è scomodo o impossibile </w:t>
      </w:r>
      <w:r w:rsidR="00F167A4">
        <w:rPr>
          <w:rFonts w:ascii="Arial" w:hAnsi="Arial"/>
          <w:iCs/>
          <w:color w:val="000000"/>
          <w:sz w:val="20"/>
          <w:szCs w:val="20"/>
          <w:lang w:val="it-IT"/>
        </w:rPr>
        <w:t>chiudere</w:t>
      </w:r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 xml:space="preserve"> una strada</w:t>
      </w:r>
      <w:r w:rsidR="00F167A4">
        <w:rPr>
          <w:rFonts w:ascii="Arial" w:hAnsi="Arial"/>
          <w:iCs/>
          <w:color w:val="000000"/>
          <w:sz w:val="20"/>
          <w:szCs w:val="20"/>
          <w:lang w:val="it-IT"/>
        </w:rPr>
        <w:t xml:space="preserve"> al traffico</w:t>
      </w:r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 xml:space="preserve"> e mapparne la superficie usando metodi di rilievo tradizionali,” afferma Murray </w:t>
      </w:r>
      <w:proofErr w:type="spellStart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Lodge</w:t>
      </w:r>
      <w:proofErr w:type="spellEnd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, vice presidente senior e direttore generale della</w:t>
      </w:r>
      <w:r w:rsidR="00F167A4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proofErr w:type="spellStart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Construction</w:t>
      </w:r>
      <w:proofErr w:type="spellEnd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 xml:space="preserve"> Business </w:t>
      </w:r>
      <w:proofErr w:type="spellStart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Unit</w:t>
      </w:r>
      <w:proofErr w:type="spellEnd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. “Abbiamo sviluppato un modo per eseguire la scansione delle strade a velocità autostradale senza bisogno di chiudere le corsie, bloccare o scortare i camion o altri ostacoli tipici durante la raccolta dati nel rilievo stradale. Con la nuova unità di scansione RD-M1, il sistema mappa le altezze delle superfici esistenti catturando molti più punti rispetto a ciò che si può otten</w:t>
      </w:r>
      <w:r w:rsidR="00F167A4">
        <w:rPr>
          <w:rFonts w:ascii="Arial" w:hAnsi="Arial"/>
          <w:iCs/>
          <w:color w:val="000000"/>
          <w:sz w:val="20"/>
          <w:szCs w:val="20"/>
          <w:lang w:val="it-IT"/>
        </w:rPr>
        <w:t xml:space="preserve">ere con strumenti tradizionali, </w:t>
      </w:r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offrendo dati più accurati necessari per una stima sicura dei materiali, oltre a creare la base del progetto finale della superficie.”</w:t>
      </w:r>
    </w:p>
    <w:p w:rsidR="00654883" w:rsidRPr="00654883" w:rsidRDefault="00654883" w:rsidP="00654883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654883" w:rsidRPr="00654883" w:rsidRDefault="00654883" w:rsidP="00654883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 xml:space="preserve">Il flusso di lavoro consiste in uno scanner stradale montato su un veicolo, disegno della superficie esistente e di progetto, e controllo macchine GNSS con guida con sensore </w:t>
      </w:r>
      <w:proofErr w:type="spellStart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sonic</w:t>
      </w:r>
      <w:proofErr w:type="spellEnd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proofErr w:type="spellStart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tracker</w:t>
      </w:r>
      <w:proofErr w:type="spellEnd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; ogni fase è ideata per risparmiare tempo e denaro, oltre ad aumentare la sicurezza degli operatori.</w:t>
      </w:r>
    </w:p>
    <w:p w:rsidR="00654883" w:rsidRPr="00654883" w:rsidRDefault="00654883" w:rsidP="00654883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654883" w:rsidRPr="00654883" w:rsidRDefault="00654883" w:rsidP="00654883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 xml:space="preserve">Una volta raccolte le informazioni relative alla strada, gli operatori possono usare il software di elaborazione dati </w:t>
      </w:r>
      <w:r w:rsidR="00D27AD7">
        <w:rPr>
          <w:rFonts w:ascii="Arial" w:hAnsi="Arial"/>
          <w:iCs/>
          <w:color w:val="000000"/>
          <w:sz w:val="20"/>
          <w:szCs w:val="20"/>
          <w:lang w:val="it-IT"/>
        </w:rPr>
        <w:t>'</w:t>
      </w:r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Mobile Master Office</w:t>
      </w:r>
      <w:r w:rsidR="00D27AD7">
        <w:rPr>
          <w:rFonts w:ascii="Arial" w:hAnsi="Arial"/>
          <w:iCs/>
          <w:color w:val="000000"/>
          <w:sz w:val="20"/>
          <w:szCs w:val="20"/>
          <w:lang w:val="it-IT"/>
        </w:rPr>
        <w:t>'</w:t>
      </w:r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 xml:space="preserve"> per ricreare la superficie esistente. </w:t>
      </w:r>
      <w:r w:rsidR="00D27AD7">
        <w:rPr>
          <w:rFonts w:ascii="Arial" w:hAnsi="Arial"/>
          <w:iCs/>
          <w:color w:val="000000"/>
          <w:sz w:val="20"/>
          <w:szCs w:val="20"/>
          <w:lang w:val="it-IT"/>
        </w:rPr>
        <w:t>'</w:t>
      </w:r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 xml:space="preserve">MAGNET® Office </w:t>
      </w:r>
      <w:proofErr w:type="spellStart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with</w:t>
      </w:r>
      <w:proofErr w:type="spellEnd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proofErr w:type="spellStart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Resurfacing</w:t>
      </w:r>
      <w:proofErr w:type="spellEnd"/>
      <w:r w:rsidR="00D27AD7">
        <w:rPr>
          <w:rFonts w:ascii="Arial" w:hAnsi="Arial"/>
          <w:iCs/>
          <w:color w:val="000000"/>
          <w:sz w:val="20"/>
          <w:szCs w:val="20"/>
          <w:lang w:val="it-IT"/>
        </w:rPr>
        <w:t>'</w:t>
      </w:r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 xml:space="preserve"> viene poi usato per creare digitalmente un modello ad alta risoluzione della superficie finita. Il modulo </w:t>
      </w:r>
      <w:proofErr w:type="spellStart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Resurfacing</w:t>
      </w:r>
      <w:proofErr w:type="spellEnd"/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 xml:space="preserve"> consente agli operatori di creare un progetto usando specifici requisiti normativi, come spessore minimo, pendenza trasversale desiderata e grado di levigatezza generale. </w:t>
      </w:r>
    </w:p>
    <w:p w:rsidR="00654883" w:rsidRPr="00654883" w:rsidRDefault="00654883" w:rsidP="00654883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0F6602" w:rsidRDefault="00654883" w:rsidP="00D27AD7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“Tali informazioni vengono trasmesse a un’asfaltatrice o a una fresatrice, consentendo prestazioni a profondità variabili. Il risultato è una strada molto più liscia e tempi di real</w:t>
      </w:r>
      <w:r w:rsidR="00D27AD7">
        <w:rPr>
          <w:rFonts w:ascii="Arial" w:hAnsi="Arial"/>
          <w:iCs/>
          <w:color w:val="000000"/>
          <w:sz w:val="20"/>
          <w:szCs w:val="20"/>
          <w:lang w:val="it-IT"/>
        </w:rPr>
        <w:t xml:space="preserve">izzazione molto più ridotti: in </w:t>
      </w:r>
      <w:r w:rsidRPr="00654883">
        <w:rPr>
          <w:rFonts w:ascii="Arial" w:hAnsi="Arial"/>
          <w:iCs/>
          <w:color w:val="000000"/>
          <w:sz w:val="20"/>
          <w:szCs w:val="20"/>
          <w:lang w:val="it-IT"/>
        </w:rPr>
        <w:t>pratica un nuovo modo di</w:t>
      </w:r>
      <w:r w:rsidR="00D27AD7">
        <w:rPr>
          <w:rFonts w:ascii="Arial" w:hAnsi="Arial"/>
          <w:iCs/>
          <w:color w:val="000000"/>
          <w:sz w:val="20"/>
          <w:szCs w:val="20"/>
          <w:lang w:val="it-IT"/>
        </w:rPr>
        <w:t xml:space="preserve"> lavorare,” ha dichiarato </w:t>
      </w:r>
      <w:proofErr w:type="spellStart"/>
      <w:r w:rsidR="00D27AD7">
        <w:rPr>
          <w:rFonts w:ascii="Arial" w:hAnsi="Arial"/>
          <w:iCs/>
          <w:color w:val="000000"/>
          <w:sz w:val="20"/>
          <w:szCs w:val="20"/>
          <w:lang w:val="it-IT"/>
        </w:rPr>
        <w:t>Lodge</w:t>
      </w:r>
      <w:proofErr w:type="spellEnd"/>
      <w:r w:rsidR="00DF1BA1" w:rsidRPr="00DF1BA1">
        <w:rPr>
          <w:rFonts w:ascii="Arial" w:hAnsi="Arial"/>
          <w:iCs/>
          <w:color w:val="000000"/>
          <w:sz w:val="20"/>
          <w:szCs w:val="20"/>
          <w:lang w:val="it-IT"/>
        </w:rPr>
        <w:t>.</w:t>
      </w:r>
      <w:ins w:id="1" w:author="Autore">
        <w:r w:rsidR="00DF1BA1" w:rsidRPr="00DF1BA1">
          <w:rPr>
            <w:rFonts w:ascii="Arial" w:hAnsi="Arial"/>
            <w:iCs/>
            <w:color w:val="000000"/>
            <w:sz w:val="20"/>
            <w:szCs w:val="20"/>
            <w:lang w:val="it-IT"/>
          </w:rPr>
          <w:t xml:space="preserve"> </w:t>
        </w:r>
      </w:ins>
    </w:p>
    <w:p w:rsidR="00D27AD7" w:rsidRDefault="00D27AD7" w:rsidP="00D27AD7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D27AD7" w:rsidRPr="0079310B" w:rsidRDefault="00D27AD7" w:rsidP="00D27AD7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  <w:r>
        <w:rPr>
          <w:rFonts w:ascii="Arial" w:hAnsi="Arial"/>
          <w:iCs/>
          <w:color w:val="000000"/>
          <w:sz w:val="20"/>
          <w:szCs w:val="20"/>
          <w:lang w:val="it-IT"/>
        </w:rPr>
        <w:t xml:space="preserve">Visitate </w:t>
      </w:r>
      <w:r w:rsidRPr="00D27AD7">
        <w:rPr>
          <w:rFonts w:ascii="Arial" w:hAnsi="Arial"/>
          <w:iCs/>
          <w:color w:val="000000"/>
          <w:sz w:val="20"/>
          <w:szCs w:val="20"/>
        </w:rPr>
        <w:fldChar w:fldCharType="begin"/>
      </w:r>
      <w:r w:rsidRPr="00D27AD7">
        <w:rPr>
          <w:rFonts w:ascii="Arial" w:hAnsi="Arial"/>
          <w:iCs/>
          <w:color w:val="000000"/>
          <w:sz w:val="20"/>
          <w:szCs w:val="20"/>
          <w:lang w:val="it-IT"/>
        </w:rPr>
        <w:instrText xml:space="preserve"> HYPERLINK "http://topconpositioning.com" </w:instrText>
      </w:r>
      <w:r w:rsidRPr="00D27AD7">
        <w:rPr>
          <w:rFonts w:ascii="Arial" w:hAnsi="Arial"/>
          <w:iCs/>
          <w:color w:val="000000"/>
          <w:sz w:val="20"/>
          <w:szCs w:val="20"/>
        </w:rPr>
        <w:fldChar w:fldCharType="separate"/>
      </w:r>
      <w:r w:rsidRPr="00D27AD7">
        <w:rPr>
          <w:rStyle w:val="Collegamentoipertestuale"/>
          <w:rFonts w:ascii="Arial" w:hAnsi="Arial"/>
          <w:iCs/>
          <w:sz w:val="20"/>
          <w:szCs w:val="20"/>
          <w:lang w:val="it-IT"/>
        </w:rPr>
        <w:t>topconpositioning.com</w:t>
      </w:r>
      <w:r w:rsidRPr="00D27AD7">
        <w:rPr>
          <w:rFonts w:ascii="Arial" w:hAnsi="Arial"/>
          <w:iCs/>
          <w:color w:val="000000"/>
          <w:sz w:val="20"/>
          <w:szCs w:val="20"/>
          <w:lang w:val="it-IT"/>
        </w:rPr>
        <w:fldChar w:fldCharType="end"/>
      </w:r>
      <w:r>
        <w:rPr>
          <w:rFonts w:ascii="Arial" w:hAnsi="Arial"/>
          <w:iCs/>
          <w:color w:val="000000"/>
          <w:sz w:val="20"/>
          <w:szCs w:val="20"/>
          <w:lang w:val="it-IT"/>
        </w:rPr>
        <w:t xml:space="preserve"> per maggiori informazioni.</w:t>
      </w:r>
    </w:p>
    <w:p w:rsidR="007543F2" w:rsidRPr="005046A6" w:rsidRDefault="007543F2" w:rsidP="00F86AB9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r w:rsidRPr="00B6522C">
        <w:rPr>
          <w:rFonts w:ascii="Arial" w:hAnsi="Arial" w:cs="Arial"/>
          <w:sz w:val="16"/>
          <w:szCs w:val="18"/>
          <w:lang w:val="it-IT"/>
        </w:rPr>
        <w:t># # #</w:t>
      </w:r>
    </w:p>
    <w:p w:rsidR="007543F2" w:rsidRPr="00B6522C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</w:p>
    <w:p w:rsidR="00F167A4" w:rsidRDefault="00F167A4" w:rsidP="0052231D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7543F2" w:rsidRDefault="007543F2" w:rsidP="0052231D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>Informazioni su Topcon Positioning Group</w:t>
      </w: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br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Livermore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California, USA (</w:t>
      </w:r>
      <w:hyperlink r:id="rId7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topconpositioning.com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La sua sede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centrale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europea </w:t>
      </w:r>
      <w:r w:rsidR="00FE7594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è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Capelle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a/d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IJssel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Paesi Bassi (</w:t>
      </w:r>
      <w:proofErr w:type="spellStart"/>
      <w:r w:rsidR="00AF6E72" w:rsidRPr="0079310B">
        <w:rPr>
          <w:rFonts w:asciiTheme="minorBidi" w:hAnsiTheme="minorBidi" w:cstheme="minorBidi"/>
          <w:sz w:val="14"/>
          <w:szCs w:val="14"/>
        </w:rPr>
        <w:fldChar w:fldCharType="begin"/>
      </w:r>
      <w:r w:rsidR="003F1016" w:rsidRPr="0079310B">
        <w:rPr>
          <w:rFonts w:asciiTheme="minorBidi" w:hAnsiTheme="minorBidi" w:cstheme="minorBidi"/>
          <w:sz w:val="14"/>
          <w:szCs w:val="14"/>
          <w:lang w:val="it-IT"/>
        </w:rPr>
        <w:instrText>HYPERLINK "http://www.topconpositioning.eu"</w:instrText>
      </w:r>
      <w:r w:rsidR="00AF6E72" w:rsidRPr="0079310B">
        <w:rPr>
          <w:rFonts w:asciiTheme="minorBidi" w:hAnsiTheme="minorBidi" w:cstheme="minorBidi"/>
          <w:sz w:val="14"/>
          <w:szCs w:val="14"/>
        </w:rPr>
        <w:fldChar w:fldCharType="separate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topconpositioning.eu</w:t>
      </w:r>
      <w:proofErr w:type="spellEnd"/>
      <w:r w:rsidR="00AF6E72" w:rsidRPr="0079310B">
        <w:rPr>
          <w:rFonts w:asciiTheme="minorBidi" w:hAnsiTheme="minorBidi" w:cstheme="minorBidi"/>
          <w:sz w:val="14"/>
          <w:szCs w:val="14"/>
        </w:rPr>
        <w:fldChar w:fldCharType="end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soluzioni per il posizionamento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di precisione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costruzioni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cartografia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GIS,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asset</w:t>
      </w:r>
      <w:proofErr w:type="spellEnd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management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e mercati di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mobile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control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. 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I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suoi marchi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includono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Topcon, Sokkia,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Tierra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Wachendorff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Elektronik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Digi-Star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RDS Technologies, NORAC e 2LS. Topcon Corporation (</w:t>
      </w:r>
      <w:hyperlink r:id="rId8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), fondata nel 1932, è quotata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alla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Borsa di Tokyo</w:t>
      </w:r>
      <w:r w:rsidR="00F27E2D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(7732). </w:t>
      </w:r>
    </w:p>
    <w:p w:rsidR="0052231D" w:rsidRPr="00A56366" w:rsidRDefault="0052231D" w:rsidP="0052231D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color w:val="808080"/>
          <w:sz w:val="14"/>
          <w:szCs w:val="18"/>
          <w:lang w:val="it-IT"/>
        </w:rPr>
        <w:t>Topcon Positioning Group</w:t>
      </w:r>
    </w:p>
    <w:p w:rsidR="000F6602" w:rsidRPr="00B6522C" w:rsidRDefault="000F660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</w:p>
    <w:p w:rsidR="000F6602" w:rsidRPr="0079310B" w:rsidRDefault="001631B8" w:rsidP="0079310B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Italia: Massimiliano Toppi</w:t>
      </w:r>
      <w:r w:rsid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-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massimiliano.toppi@topconpositioning.it,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+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39 071 213 25 211</w:t>
      </w:r>
    </w:p>
    <w:p w:rsidR="007543F2" w:rsidRPr="0079310B" w:rsidRDefault="007543F2" w:rsidP="0079310B">
      <w:pPr>
        <w:tabs>
          <w:tab w:val="left" w:pos="270"/>
        </w:tabs>
        <w:spacing w:after="120"/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Europa: Stuart Proctor</w:t>
      </w:r>
      <w:r w:rsid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- </w:t>
      </w:r>
      <w:hyperlink r:id="rId9" w:history="1">
        <w:r w:rsidR="001631B8" w:rsidRPr="0079310B">
          <w:rPr>
            <w:rFonts w:asciiTheme="minorBidi" w:hAnsiTheme="minorBidi" w:cstheme="minorBidi"/>
            <w:color w:val="808080" w:themeColor="background1" w:themeShade="80"/>
            <w:sz w:val="14"/>
            <w:szCs w:val="14"/>
            <w:lang w:val="fr-FR"/>
          </w:rPr>
          <w:t>stuart.proctor@topconsokkia.eu</w:t>
        </w:r>
      </w:hyperlink>
      <w:r w:rsidR="001631B8" w:rsidRPr="0079310B">
        <w:rPr>
          <w:rFonts w:asciiTheme="minorBidi" w:hAnsiTheme="minorBidi" w:cstheme="minorBidi"/>
          <w:sz w:val="14"/>
          <w:szCs w:val="14"/>
        </w:rPr>
        <w:t xml:space="preserve">,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+31 10 458 50 77</w:t>
      </w:r>
    </w:p>
    <w:sectPr w:rsidR="007543F2" w:rsidRPr="0079310B" w:rsidSect="0009234C">
      <w:footerReference w:type="default" r:id="rId10"/>
      <w:headerReference w:type="first" r:id="rId11"/>
      <w:footerReference w:type="first" r:id="rId12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D10" w:rsidRDefault="00522D10">
      <w:r>
        <w:separator/>
      </w:r>
    </w:p>
  </w:endnote>
  <w:endnote w:type="continuationSeparator" w:id="0">
    <w:p w:rsidR="00522D10" w:rsidRDefault="00522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10B" w:rsidRPr="0009234C" w:rsidRDefault="0079310B" w:rsidP="0079310B">
    <w:pPr>
      <w:pStyle w:val="Pidipagina"/>
      <w:rPr>
        <w:rFonts w:ascii="Arial" w:hAnsi="Arial" w:cs="Arial"/>
        <w:sz w:val="16"/>
        <w:szCs w:val="18"/>
      </w:rPr>
    </w:pPr>
    <w:r>
      <w:rPr>
        <w:rFonts w:ascii="Arial" w:hAnsi="Arial" w:cs="Arial"/>
        <w:sz w:val="16"/>
        <w:szCs w:val="18"/>
      </w:rPr>
      <w:t xml:space="preserve">IT PR 06 2016 - </w:t>
    </w:r>
    <w:proofErr w:type="spellStart"/>
    <w:r>
      <w:rPr>
        <w:rFonts w:ascii="Arial" w:hAnsi="Arial" w:cs="Arial"/>
        <w:sz w:val="16"/>
        <w:szCs w:val="18"/>
      </w:rPr>
      <w:t>Ricevitori</w:t>
    </w:r>
    <w:proofErr w:type="spellEnd"/>
    <w:r>
      <w:rPr>
        <w:rFonts w:ascii="Arial" w:hAnsi="Arial" w:cs="Arial"/>
        <w:sz w:val="16"/>
        <w:szCs w:val="18"/>
      </w:rPr>
      <w:t xml:space="preserve"> GNSS Topcon - NLS </w:t>
    </w:r>
    <w:proofErr w:type="spellStart"/>
    <w:r>
      <w:rPr>
        <w:rFonts w:ascii="Arial" w:hAnsi="Arial" w:cs="Arial"/>
        <w:sz w:val="16"/>
        <w:szCs w:val="18"/>
      </w:rPr>
      <w:t>Finlandia</w:t>
    </w:r>
    <w:proofErr w:type="spellEnd"/>
    <w:r>
      <w:rPr>
        <w:rFonts w:ascii="Arial" w:hAnsi="Arial" w:cs="Arial"/>
        <w:sz w:val="16"/>
        <w:szCs w:val="18"/>
      </w:rPr>
      <w:t xml:space="preserve"> </w:t>
    </w:r>
    <w:r w:rsidRPr="00D672DA">
      <w:rPr>
        <w:rFonts w:ascii="Arial" w:hAnsi="Arial" w:cs="Arial"/>
        <w:sz w:val="16"/>
        <w:szCs w:val="18"/>
      </w:rPr>
      <w:t>_</w:t>
    </w:r>
    <w:r>
      <w:rPr>
        <w:rFonts w:ascii="Arial" w:hAnsi="Arial" w:cs="Arial"/>
        <w:sz w:val="16"/>
        <w:szCs w:val="18"/>
      </w:rPr>
      <w:t>23-03-16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F167A4" w:rsidRDefault="0079310B" w:rsidP="00F167A4">
    <w:pPr>
      <w:pStyle w:val="Pidipagina"/>
      <w:rPr>
        <w:rFonts w:ascii="Arial" w:hAnsi="Arial" w:cs="Arial"/>
        <w:sz w:val="16"/>
        <w:szCs w:val="18"/>
      </w:rPr>
    </w:pPr>
    <w:r w:rsidRPr="00F167A4">
      <w:rPr>
        <w:rFonts w:ascii="Arial" w:hAnsi="Arial" w:cs="Arial"/>
        <w:sz w:val="16"/>
        <w:szCs w:val="18"/>
      </w:rPr>
      <w:t>IT PR 0</w:t>
    </w:r>
    <w:r w:rsidR="00F167A4" w:rsidRPr="00F167A4">
      <w:rPr>
        <w:rFonts w:ascii="Arial" w:hAnsi="Arial" w:cs="Arial"/>
        <w:sz w:val="16"/>
        <w:szCs w:val="18"/>
      </w:rPr>
      <w:t xml:space="preserve">9 2016 - Topcon </w:t>
    </w:r>
    <w:proofErr w:type="spellStart"/>
    <w:r w:rsidR="00F167A4" w:rsidRPr="00F167A4">
      <w:rPr>
        <w:rFonts w:ascii="Arial" w:hAnsi="Arial" w:cs="Arial"/>
        <w:sz w:val="16"/>
        <w:szCs w:val="18"/>
      </w:rPr>
      <w:t>annuncia</w:t>
    </w:r>
    <w:proofErr w:type="spellEnd"/>
    <w:r w:rsidR="00F167A4" w:rsidRPr="00F167A4">
      <w:rPr>
        <w:rFonts w:ascii="Arial" w:hAnsi="Arial" w:cs="Arial"/>
        <w:sz w:val="16"/>
        <w:szCs w:val="18"/>
      </w:rPr>
      <w:t xml:space="preserve"> </w:t>
    </w:r>
    <w:proofErr w:type="spellStart"/>
    <w:r w:rsidR="00F167A4" w:rsidRPr="00F167A4">
      <w:rPr>
        <w:rFonts w:ascii="Arial" w:hAnsi="Arial" w:cs="Arial"/>
        <w:sz w:val="16"/>
        <w:szCs w:val="18"/>
      </w:rPr>
      <w:t>SmoothRide</w:t>
    </w:r>
    <w:proofErr w:type="spellEnd"/>
    <w:r w:rsidR="00F6392B" w:rsidRPr="00F167A4">
      <w:rPr>
        <w:rFonts w:ascii="Arial" w:hAnsi="Arial" w:cs="Arial"/>
        <w:sz w:val="16"/>
        <w:szCs w:val="18"/>
      </w:rPr>
      <w:t xml:space="preserve"> </w:t>
    </w:r>
    <w:r w:rsidR="007543F2" w:rsidRPr="00F167A4">
      <w:rPr>
        <w:rFonts w:ascii="Arial" w:hAnsi="Arial" w:cs="Arial"/>
        <w:sz w:val="16"/>
        <w:szCs w:val="18"/>
      </w:rPr>
      <w:t>_</w:t>
    </w:r>
    <w:r w:rsidR="000F6602" w:rsidRPr="00F167A4">
      <w:rPr>
        <w:rFonts w:ascii="Arial" w:hAnsi="Arial" w:cs="Arial"/>
        <w:sz w:val="16"/>
        <w:szCs w:val="18"/>
      </w:rPr>
      <w:t>2</w:t>
    </w:r>
    <w:r w:rsidR="00F167A4" w:rsidRPr="00F167A4">
      <w:rPr>
        <w:rFonts w:ascii="Arial" w:hAnsi="Arial" w:cs="Arial"/>
        <w:sz w:val="16"/>
        <w:szCs w:val="18"/>
      </w:rPr>
      <w:t>8</w:t>
    </w:r>
    <w:r w:rsidR="007543F2" w:rsidRPr="00F167A4">
      <w:rPr>
        <w:rFonts w:ascii="Arial" w:hAnsi="Arial" w:cs="Arial"/>
        <w:sz w:val="16"/>
        <w:szCs w:val="18"/>
      </w:rPr>
      <w:t>-</w:t>
    </w:r>
    <w:r w:rsidR="000F6602" w:rsidRPr="00F167A4">
      <w:rPr>
        <w:rFonts w:ascii="Arial" w:hAnsi="Arial" w:cs="Arial"/>
        <w:sz w:val="16"/>
        <w:szCs w:val="18"/>
      </w:rPr>
      <w:t>0</w:t>
    </w:r>
    <w:r w:rsidR="00F6392B" w:rsidRPr="00F167A4">
      <w:rPr>
        <w:rFonts w:ascii="Arial" w:hAnsi="Arial" w:cs="Arial"/>
        <w:sz w:val="16"/>
        <w:szCs w:val="18"/>
      </w:rPr>
      <w:t>4</w:t>
    </w:r>
    <w:r w:rsidR="007543F2" w:rsidRPr="00F167A4">
      <w:rPr>
        <w:rFonts w:ascii="Arial" w:hAnsi="Arial" w:cs="Arial"/>
        <w:sz w:val="16"/>
        <w:szCs w:val="18"/>
      </w:rPr>
      <w:t>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D10" w:rsidRDefault="00522D10">
      <w:r>
        <w:separator/>
      </w:r>
    </w:p>
  </w:footnote>
  <w:footnote w:type="continuationSeparator" w:id="0">
    <w:p w:rsidR="00522D10" w:rsidRDefault="00522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EB1000" w:rsidRDefault="00AF6E72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AF6E72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25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15300"/>
    <w:rsid w:val="000418C2"/>
    <w:rsid w:val="0006687C"/>
    <w:rsid w:val="000704FF"/>
    <w:rsid w:val="00073328"/>
    <w:rsid w:val="000872FF"/>
    <w:rsid w:val="0009234C"/>
    <w:rsid w:val="000A7766"/>
    <w:rsid w:val="000B5413"/>
    <w:rsid w:val="000C3C4C"/>
    <w:rsid w:val="000C6429"/>
    <w:rsid w:val="000D117E"/>
    <w:rsid w:val="000F33B4"/>
    <w:rsid w:val="000F6602"/>
    <w:rsid w:val="00105D3C"/>
    <w:rsid w:val="00120E39"/>
    <w:rsid w:val="00156868"/>
    <w:rsid w:val="001631B8"/>
    <w:rsid w:val="00163F32"/>
    <w:rsid w:val="00165ADA"/>
    <w:rsid w:val="001768DB"/>
    <w:rsid w:val="00177523"/>
    <w:rsid w:val="00183774"/>
    <w:rsid w:val="001855FB"/>
    <w:rsid w:val="001A276A"/>
    <w:rsid w:val="001A5950"/>
    <w:rsid w:val="001B6BA0"/>
    <w:rsid w:val="001D47AE"/>
    <w:rsid w:val="001E495F"/>
    <w:rsid w:val="001F02F7"/>
    <w:rsid w:val="001F7D21"/>
    <w:rsid w:val="00211CAC"/>
    <w:rsid w:val="0021353A"/>
    <w:rsid w:val="00220127"/>
    <w:rsid w:val="00234742"/>
    <w:rsid w:val="002377E8"/>
    <w:rsid w:val="00265C21"/>
    <w:rsid w:val="00267859"/>
    <w:rsid w:val="002751AA"/>
    <w:rsid w:val="00283421"/>
    <w:rsid w:val="002A0183"/>
    <w:rsid w:val="002A6605"/>
    <w:rsid w:val="002B2158"/>
    <w:rsid w:val="002B65A9"/>
    <w:rsid w:val="002B673A"/>
    <w:rsid w:val="002E2BC8"/>
    <w:rsid w:val="002E5E21"/>
    <w:rsid w:val="002F1192"/>
    <w:rsid w:val="002F294D"/>
    <w:rsid w:val="00313F6E"/>
    <w:rsid w:val="0032173B"/>
    <w:rsid w:val="003217F4"/>
    <w:rsid w:val="003243DB"/>
    <w:rsid w:val="00340920"/>
    <w:rsid w:val="00353911"/>
    <w:rsid w:val="00355294"/>
    <w:rsid w:val="003801D4"/>
    <w:rsid w:val="0039761D"/>
    <w:rsid w:val="003A6C06"/>
    <w:rsid w:val="003A7243"/>
    <w:rsid w:val="003B1941"/>
    <w:rsid w:val="003B49D6"/>
    <w:rsid w:val="003C6648"/>
    <w:rsid w:val="003F1016"/>
    <w:rsid w:val="003F134C"/>
    <w:rsid w:val="003F5E34"/>
    <w:rsid w:val="004069A1"/>
    <w:rsid w:val="00413E95"/>
    <w:rsid w:val="00416269"/>
    <w:rsid w:val="004265BD"/>
    <w:rsid w:val="0043387D"/>
    <w:rsid w:val="00433A38"/>
    <w:rsid w:val="00471166"/>
    <w:rsid w:val="004C2A52"/>
    <w:rsid w:val="004D1952"/>
    <w:rsid w:val="004E5E69"/>
    <w:rsid w:val="005046A6"/>
    <w:rsid w:val="0050725B"/>
    <w:rsid w:val="00513E5B"/>
    <w:rsid w:val="005143FF"/>
    <w:rsid w:val="00514551"/>
    <w:rsid w:val="0052231D"/>
    <w:rsid w:val="00522D10"/>
    <w:rsid w:val="005378E1"/>
    <w:rsid w:val="005502C7"/>
    <w:rsid w:val="0058710D"/>
    <w:rsid w:val="005876E5"/>
    <w:rsid w:val="00587A94"/>
    <w:rsid w:val="005A23A0"/>
    <w:rsid w:val="005A4B01"/>
    <w:rsid w:val="005A6A52"/>
    <w:rsid w:val="005C44F8"/>
    <w:rsid w:val="005C48E8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6220"/>
    <w:rsid w:val="00637E81"/>
    <w:rsid w:val="0064309C"/>
    <w:rsid w:val="006446C6"/>
    <w:rsid w:val="00644A87"/>
    <w:rsid w:val="006456AE"/>
    <w:rsid w:val="00653C74"/>
    <w:rsid w:val="00654883"/>
    <w:rsid w:val="006926B3"/>
    <w:rsid w:val="006B2A9A"/>
    <w:rsid w:val="006E05C2"/>
    <w:rsid w:val="007004CE"/>
    <w:rsid w:val="007030FC"/>
    <w:rsid w:val="00711ACF"/>
    <w:rsid w:val="00740646"/>
    <w:rsid w:val="00752E2D"/>
    <w:rsid w:val="007530F6"/>
    <w:rsid w:val="007543F2"/>
    <w:rsid w:val="00756005"/>
    <w:rsid w:val="007605FA"/>
    <w:rsid w:val="00765F8C"/>
    <w:rsid w:val="00773A4C"/>
    <w:rsid w:val="0078639E"/>
    <w:rsid w:val="0079310B"/>
    <w:rsid w:val="007B3233"/>
    <w:rsid w:val="007B6D08"/>
    <w:rsid w:val="007C481B"/>
    <w:rsid w:val="007D26FD"/>
    <w:rsid w:val="007E6F63"/>
    <w:rsid w:val="00807720"/>
    <w:rsid w:val="00810DE0"/>
    <w:rsid w:val="008141F4"/>
    <w:rsid w:val="008205DE"/>
    <w:rsid w:val="00832E9A"/>
    <w:rsid w:val="00836E5C"/>
    <w:rsid w:val="00846CEF"/>
    <w:rsid w:val="00853C9A"/>
    <w:rsid w:val="00870D37"/>
    <w:rsid w:val="008802C4"/>
    <w:rsid w:val="00891FF7"/>
    <w:rsid w:val="008962D4"/>
    <w:rsid w:val="008B2866"/>
    <w:rsid w:val="008D0202"/>
    <w:rsid w:val="008E6E77"/>
    <w:rsid w:val="008E6FD9"/>
    <w:rsid w:val="008F54A3"/>
    <w:rsid w:val="00904F34"/>
    <w:rsid w:val="0093653F"/>
    <w:rsid w:val="009434F4"/>
    <w:rsid w:val="00956EF7"/>
    <w:rsid w:val="009666D5"/>
    <w:rsid w:val="00975493"/>
    <w:rsid w:val="009864E1"/>
    <w:rsid w:val="009964DE"/>
    <w:rsid w:val="009D22F7"/>
    <w:rsid w:val="00A06D66"/>
    <w:rsid w:val="00A100E2"/>
    <w:rsid w:val="00A25B25"/>
    <w:rsid w:val="00A47E24"/>
    <w:rsid w:val="00A56366"/>
    <w:rsid w:val="00A57BD4"/>
    <w:rsid w:val="00A60195"/>
    <w:rsid w:val="00A71326"/>
    <w:rsid w:val="00A9365C"/>
    <w:rsid w:val="00A976A5"/>
    <w:rsid w:val="00AA2A43"/>
    <w:rsid w:val="00AB634E"/>
    <w:rsid w:val="00AC09BA"/>
    <w:rsid w:val="00AE6481"/>
    <w:rsid w:val="00AF6E72"/>
    <w:rsid w:val="00B35AF9"/>
    <w:rsid w:val="00B402B7"/>
    <w:rsid w:val="00B4058E"/>
    <w:rsid w:val="00B6522C"/>
    <w:rsid w:val="00B92736"/>
    <w:rsid w:val="00B92C56"/>
    <w:rsid w:val="00B92CFE"/>
    <w:rsid w:val="00BB19B5"/>
    <w:rsid w:val="00BB25D3"/>
    <w:rsid w:val="00BB4455"/>
    <w:rsid w:val="00BC6358"/>
    <w:rsid w:val="00BD71D0"/>
    <w:rsid w:val="00BE0DDF"/>
    <w:rsid w:val="00BE12FA"/>
    <w:rsid w:val="00BE5DE2"/>
    <w:rsid w:val="00BF37F1"/>
    <w:rsid w:val="00C01690"/>
    <w:rsid w:val="00C03ADA"/>
    <w:rsid w:val="00C05C01"/>
    <w:rsid w:val="00C31391"/>
    <w:rsid w:val="00C56301"/>
    <w:rsid w:val="00C638D1"/>
    <w:rsid w:val="00C7597C"/>
    <w:rsid w:val="00C81D46"/>
    <w:rsid w:val="00C92C21"/>
    <w:rsid w:val="00CB2E2B"/>
    <w:rsid w:val="00CB56B2"/>
    <w:rsid w:val="00CD3455"/>
    <w:rsid w:val="00CE188F"/>
    <w:rsid w:val="00CE7843"/>
    <w:rsid w:val="00CF403B"/>
    <w:rsid w:val="00CF7FC5"/>
    <w:rsid w:val="00D27AD7"/>
    <w:rsid w:val="00D47414"/>
    <w:rsid w:val="00D507F3"/>
    <w:rsid w:val="00D55832"/>
    <w:rsid w:val="00D6369D"/>
    <w:rsid w:val="00D647FC"/>
    <w:rsid w:val="00D672DA"/>
    <w:rsid w:val="00D6784A"/>
    <w:rsid w:val="00D70AF0"/>
    <w:rsid w:val="00D70EE2"/>
    <w:rsid w:val="00D77EFF"/>
    <w:rsid w:val="00D91CF0"/>
    <w:rsid w:val="00D979CB"/>
    <w:rsid w:val="00DC60A0"/>
    <w:rsid w:val="00DF1BA1"/>
    <w:rsid w:val="00E0540E"/>
    <w:rsid w:val="00E07F73"/>
    <w:rsid w:val="00E16158"/>
    <w:rsid w:val="00E32B47"/>
    <w:rsid w:val="00E50CAB"/>
    <w:rsid w:val="00E779E6"/>
    <w:rsid w:val="00EA109C"/>
    <w:rsid w:val="00EB1000"/>
    <w:rsid w:val="00ED70D3"/>
    <w:rsid w:val="00EE33D2"/>
    <w:rsid w:val="00EE65B5"/>
    <w:rsid w:val="00F167A4"/>
    <w:rsid w:val="00F27E2D"/>
    <w:rsid w:val="00F463E2"/>
    <w:rsid w:val="00F55F20"/>
    <w:rsid w:val="00F6392B"/>
    <w:rsid w:val="00F757D3"/>
    <w:rsid w:val="00F81B4F"/>
    <w:rsid w:val="00F86AB9"/>
    <w:rsid w:val="00F86B3B"/>
    <w:rsid w:val="00F94B69"/>
    <w:rsid w:val="00F94E58"/>
    <w:rsid w:val="00FA3772"/>
    <w:rsid w:val="00FA51AF"/>
    <w:rsid w:val="00FB0DA8"/>
    <w:rsid w:val="00FB146B"/>
    <w:rsid w:val="00FB4CB7"/>
    <w:rsid w:val="00FB613D"/>
    <w:rsid w:val="00FD032D"/>
    <w:rsid w:val="00FD070E"/>
    <w:rsid w:val="00FD6101"/>
    <w:rsid w:val="00FE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016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obal.topcon.com/" TargetMode="External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topconpositioning.com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tuart.proctor@topconsokkia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Topcon annuncia un accordo di distribuzione globale con la VMT GmbH </vt:lpstr>
    </vt:vector>
  </TitlesOfParts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2016-04-28T09:52:00Z</dcterms:created>
  <dcterms:modified xsi:type="dcterms:W3CDTF">2016-04-28T10:03:00Z</dcterms:modified>
</cp:coreProperties>
</file>